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09B" w:rsidRPr="0030745E" w:rsidRDefault="00B1209B" w:rsidP="00B1209B">
      <w:pPr>
        <w:pStyle w:val="1"/>
      </w:pPr>
      <w:r w:rsidRPr="0030745E">
        <w:t>Пояснительная записка</w:t>
      </w:r>
    </w:p>
    <w:p w:rsidR="00B1209B" w:rsidRPr="00714D0B" w:rsidRDefault="00B1209B" w:rsidP="00B1209B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B1209B" w:rsidRPr="00714D0B" w:rsidRDefault="00B1209B" w:rsidP="00B1209B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3"/>
        <w:gridCol w:w="5574"/>
      </w:tblGrid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D848C9">
              <w:rPr>
                <w:lang w:val="en-US"/>
              </w:rPr>
              <w:t xml:space="preserve"> </w:t>
            </w:r>
            <w:r w:rsidRPr="00D848C9">
              <w:rPr>
                <w:color w:val="FF0000"/>
                <w:lang w:val="en-US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Баранов Владимир Ильич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C53F6" w:rsidRDefault="00B1209B" w:rsidP="005F66DE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D848C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B1209B" w:rsidRPr="00714D0B" w:rsidRDefault="00B1209B" w:rsidP="005F66DE">
            <w:r>
              <w:t>Мастер производственного обучения</w:t>
            </w:r>
            <w:r w:rsidR="009316E4">
              <w:t xml:space="preserve"> </w:t>
            </w:r>
            <w:r>
              <w:t>по профессии Сварщик (электросварочные и газосварочные работы)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D848C9">
              <w:rPr>
                <w:lang w:val="en-US"/>
              </w:rPr>
              <w:t xml:space="preserve"> </w:t>
            </w:r>
          </w:p>
          <w:p w:rsidR="00B1209B" w:rsidRPr="00D848C9" w:rsidRDefault="00B1209B" w:rsidP="005F66DE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БОУ НПО «Профессиональное училище  № 65»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D848C9">
              <w:rPr>
                <w:lang w:val="en-US"/>
              </w:rPr>
              <w:t xml:space="preserve"> </w:t>
            </w:r>
            <w:r w:rsidRPr="00D848C9">
              <w:rPr>
                <w:color w:val="FF0000"/>
                <w:lang w:val="en-US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1209B" w:rsidRPr="00714D0B" w:rsidRDefault="00D72946" w:rsidP="005F66DE">
            <w:r>
              <w:t xml:space="preserve"> П</w:t>
            </w:r>
            <w:r w:rsidR="00B1209B">
              <w:t>рограмма профессионального модуля ПМ 01. «Подготовительно-сварочные работы»</w:t>
            </w:r>
          </w:p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Pr="00DC53F6" w:rsidRDefault="00B1209B" w:rsidP="005F66DE">
            <w:r w:rsidRPr="00714D0B">
              <w:t xml:space="preserve">Класс </w:t>
            </w:r>
            <w:r>
              <w:t xml:space="preserve">(возраст) </w:t>
            </w:r>
            <w:r w:rsidRPr="00D848C9">
              <w:rPr>
                <w:color w:val="FF0000"/>
              </w:rPr>
              <w:t>*</w:t>
            </w:r>
          </w:p>
          <w:p w:rsidR="00B1209B" w:rsidRPr="00B1209B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1</w:t>
            </w:r>
            <w:r w:rsidR="00E15489">
              <w:t xml:space="preserve"> курс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B1209B" w:rsidRDefault="00B1209B" w:rsidP="005F66DE">
            <w:r w:rsidRPr="00714D0B">
              <w:t>Учебный предмет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B1209B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31269B" w:rsidP="005F66DE">
            <w:r>
              <w:t>Профессиональный цикл. Профессиональный модуль ПМ.01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714D0B" w:rsidRDefault="00B1209B" w:rsidP="005F66DE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E15489" w:rsidRDefault="00E15489" w:rsidP="00E15489">
            <w:r>
              <w:t>ФГОС НПО по профессии 150709.02 Сварщик (электросварочные и газосварочные работы)</w:t>
            </w:r>
          </w:p>
          <w:p w:rsidR="00B1209B" w:rsidRPr="00714D0B" w:rsidRDefault="00B1209B" w:rsidP="005F66DE"/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Default="00B1209B" w:rsidP="005F66DE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31269B" w:rsidP="005F66DE">
            <w:r>
              <w:t>Текстовый документ</w:t>
            </w:r>
          </w:p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Default="00B1209B" w:rsidP="005F66DE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B5604A" w:rsidP="005F66DE">
            <w:r>
              <w:t>Не требуется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t>Цели,</w:t>
            </w:r>
          </w:p>
          <w:p w:rsidR="00B1209B" w:rsidRDefault="00B1209B" w:rsidP="005F66DE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D72946" w:rsidRDefault="00B5604A" w:rsidP="005F66DE">
            <w:r>
              <w:t xml:space="preserve">Цель: </w:t>
            </w:r>
            <w:r w:rsidR="00D72946">
              <w:t xml:space="preserve">Овладеть  видами профессиональной деятельности и соответствующими профессиональными компетенциями. </w:t>
            </w:r>
          </w:p>
          <w:p w:rsidR="00B1209B" w:rsidRDefault="00966D41" w:rsidP="005F66DE">
            <w:r>
              <w:t>Подготовить конкурентоспособного выпускника в соответствии с запросами регионального рынка труда и возможностями продолжения образования</w:t>
            </w:r>
            <w:r w:rsidR="00B5604A">
              <w:t>.</w:t>
            </w:r>
          </w:p>
          <w:p w:rsidR="00B5604A" w:rsidRDefault="00B5604A" w:rsidP="00B5604A">
            <w:r>
              <w:t>Задачи: 1. Систематизация учебной деятельности педагога.</w:t>
            </w:r>
          </w:p>
          <w:p w:rsidR="00B5604A" w:rsidRDefault="00B5604A" w:rsidP="00B5604A">
            <w:r>
              <w:t>2. Систематизация  учебно-планирующей документации.</w:t>
            </w:r>
          </w:p>
          <w:p w:rsidR="00B5604A" w:rsidRPr="00714D0B" w:rsidRDefault="00B5604A" w:rsidP="00B5604A">
            <w:r>
              <w:t>3. Планирование учебного процесса обучающихся.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 w:rsidRPr="00D848C9">
              <w:rPr>
                <w:bCs/>
              </w:rPr>
              <w:t xml:space="preserve">Краткое описание работы с ресурсом </w:t>
            </w:r>
          </w:p>
          <w:p w:rsidR="00B1209B" w:rsidRPr="00714D0B" w:rsidRDefault="00B1209B" w:rsidP="005F66DE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D848C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B1209B" w:rsidRPr="00714D0B" w:rsidRDefault="00104011" w:rsidP="005F66DE">
            <w:r>
              <w:t>К изучению профессионального модуля ПМ.01 нужно переходить п</w:t>
            </w:r>
            <w:r w:rsidR="00966D41">
              <w:t>осле изучения общ</w:t>
            </w:r>
            <w:r>
              <w:t>епрофессионального цикла</w:t>
            </w:r>
            <w:r w:rsidR="00353693">
              <w:t xml:space="preserve"> 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t>Список использованной литературы.</w:t>
            </w:r>
          </w:p>
          <w:p w:rsidR="00B1209B" w:rsidRDefault="00B1209B" w:rsidP="005F66DE">
            <w:r>
              <w:t xml:space="preserve">Ссылки на Интернет - источники </w:t>
            </w:r>
            <w:r w:rsidRPr="00D848C9">
              <w:rPr>
                <w:color w:val="FF0000"/>
              </w:rPr>
              <w:t>*</w:t>
            </w:r>
          </w:p>
          <w:p w:rsidR="00B1209B" w:rsidRPr="005901A4" w:rsidRDefault="00B1209B" w:rsidP="005F66DE"/>
        </w:tc>
        <w:tc>
          <w:tcPr>
            <w:tcW w:w="2598" w:type="pct"/>
          </w:tcPr>
          <w:p w:rsidR="00B1209B" w:rsidRDefault="0031269B" w:rsidP="005F66DE">
            <w:r>
              <w:t>ФГОС НПО по профессии 150709.02 Сварщик (электросварочные и газосварочные работы)</w:t>
            </w:r>
            <w:r w:rsidR="007E228E">
              <w:t xml:space="preserve">; </w:t>
            </w:r>
          </w:p>
          <w:p w:rsidR="007E228E" w:rsidRDefault="009316E4" w:rsidP="005F66DE">
            <w:r>
              <w:t>В.И.Маслов «Сварочные работы» учебное пособие – М: ОИЦ «Академия», 2009г.;</w:t>
            </w:r>
          </w:p>
          <w:p w:rsidR="009316E4" w:rsidRDefault="009316E4" w:rsidP="005F66DE">
            <w:r>
              <w:t>Г.Г.Чернышев «Основы теории сварки термической резки металла» учебное пособие – М: ОИЦ «Академия», 2010г.;</w:t>
            </w:r>
          </w:p>
          <w:p w:rsidR="00183EED" w:rsidRPr="008F07D7" w:rsidRDefault="00183EED" w:rsidP="00183EED">
            <w:pPr>
              <w:jc w:val="both"/>
            </w:pPr>
            <w:r w:rsidRPr="008F07D7">
              <w:rPr>
                <w:bCs/>
              </w:rPr>
              <w:t>Покровский Б.С. Справочник слесаря: Учеб. пособие для нач. проф. образования</w:t>
            </w:r>
            <w:r w:rsidRPr="008F07D7">
              <w:t>/Б.С.Покровский, В.А.Скакун</w:t>
            </w:r>
            <w:r w:rsidRPr="008F07D7">
              <w:rPr>
                <w:bCs/>
              </w:rPr>
              <w:t xml:space="preserve"> – М.: </w:t>
            </w:r>
            <w:r w:rsidRPr="008F07D7">
              <w:rPr>
                <w:bCs/>
              </w:rPr>
              <w:lastRenderedPageBreak/>
              <w:t>Издательский центр «Академия», 2003.</w:t>
            </w:r>
          </w:p>
          <w:p w:rsidR="00183EED" w:rsidRDefault="00183EED" w:rsidP="00183EED">
            <w:pPr>
              <w:jc w:val="both"/>
            </w:pPr>
            <w:r w:rsidRPr="008F07D7">
              <w:t>Покровский Б.С. Слесарное дело: Учебник для нач. проф. образования/ Б.С.Покровский, В.А.Скакун. – М.: Издательский центр «Академия», 2004.</w:t>
            </w:r>
          </w:p>
          <w:p w:rsidR="00183EED" w:rsidRDefault="00183EED" w:rsidP="005F66DE"/>
          <w:p w:rsidR="007E228E" w:rsidRPr="00714D0B" w:rsidRDefault="007E228E" w:rsidP="005F66DE"/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D848C9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B1209B" w:rsidRPr="00E15489" w:rsidRDefault="008F54A1" w:rsidP="005F66DE">
            <w:hyperlink r:id="rId7" w:history="1">
              <w:r w:rsidRPr="007C1783">
                <w:rPr>
                  <w:rStyle w:val="a3"/>
                </w:rPr>
                <w:t>http://nsportal.ru/npo-spo/obrazovanie-i-pedagogika/library/programma-professionalnogo-modulya-pm01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</w:tbl>
    <w:p w:rsidR="00B1209B" w:rsidRDefault="00B1209B" w:rsidP="00B1209B"/>
    <w:p w:rsidR="00B1209B" w:rsidRDefault="00B1209B" w:rsidP="00B1209B">
      <w:r w:rsidRPr="00DC53F6">
        <w:rPr>
          <w:color w:val="FF0000"/>
        </w:rPr>
        <w:t>*</w:t>
      </w:r>
      <w:r>
        <w:t xml:space="preserve"> - Поля обязательные к заполнению.</w:t>
      </w:r>
    </w:p>
    <w:p w:rsidR="00202739" w:rsidRDefault="00202739"/>
    <w:sectPr w:rsidR="00202739" w:rsidSect="00DC53F6">
      <w:headerReference w:type="default" r:id="rId8"/>
      <w:footerReference w:type="even" r:id="rId9"/>
      <w:footerReference w:type="default" r:id="rId10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A60" w:rsidRDefault="00CB6A60" w:rsidP="0042483D">
      <w:r>
        <w:separator/>
      </w:r>
    </w:p>
  </w:endnote>
  <w:endnote w:type="continuationSeparator" w:id="0">
    <w:p w:rsidR="00CB6A60" w:rsidRDefault="00CB6A60" w:rsidP="0042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5E3491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E228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CB6A60" w:rsidP="002A6C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CB6A60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7E228E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A60" w:rsidRDefault="00CB6A60" w:rsidP="0042483D">
      <w:r>
        <w:separator/>
      </w:r>
    </w:p>
  </w:footnote>
  <w:footnote w:type="continuationSeparator" w:id="0">
    <w:p w:rsidR="00CB6A60" w:rsidRDefault="00CB6A60" w:rsidP="00424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E228E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09B"/>
    <w:rsid w:val="00065A70"/>
    <w:rsid w:val="000B3E62"/>
    <w:rsid w:val="00104011"/>
    <w:rsid w:val="00183EED"/>
    <w:rsid w:val="00202739"/>
    <w:rsid w:val="00223C41"/>
    <w:rsid w:val="0031269B"/>
    <w:rsid w:val="00353693"/>
    <w:rsid w:val="0042483D"/>
    <w:rsid w:val="005E3491"/>
    <w:rsid w:val="007E228E"/>
    <w:rsid w:val="008F54A1"/>
    <w:rsid w:val="009316E4"/>
    <w:rsid w:val="00944FF4"/>
    <w:rsid w:val="00966D41"/>
    <w:rsid w:val="00B1209B"/>
    <w:rsid w:val="00B5604A"/>
    <w:rsid w:val="00CB6A60"/>
    <w:rsid w:val="00D72946"/>
    <w:rsid w:val="00E15489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209B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B1209B"/>
  </w:style>
  <w:style w:type="character" w:styleId="a3">
    <w:name w:val="Hyperlink"/>
    <w:basedOn w:val="a0"/>
    <w:rsid w:val="00B1209B"/>
    <w:rPr>
      <w:color w:val="0000FF"/>
      <w:u w:val="single"/>
    </w:rPr>
  </w:style>
  <w:style w:type="paragraph" w:styleId="a4">
    <w:name w:val="footer"/>
    <w:basedOn w:val="a"/>
    <w:link w:val="a5"/>
    <w:rsid w:val="00B1209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120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1209B"/>
  </w:style>
  <w:style w:type="paragraph" w:styleId="a7">
    <w:name w:val="header"/>
    <w:basedOn w:val="a"/>
    <w:link w:val="a8"/>
    <w:rsid w:val="00B120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120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sportal.ru/npo-spo/obrazovanie-i-pedagogika/library/programma-professionalnogo-modulya-pm0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uRFIN</dc:creator>
  <cp:keywords/>
  <dc:description/>
  <cp:lastModifiedBy>user</cp:lastModifiedBy>
  <cp:revision>8</cp:revision>
  <dcterms:created xsi:type="dcterms:W3CDTF">2013-03-20T12:56:00Z</dcterms:created>
  <dcterms:modified xsi:type="dcterms:W3CDTF">2013-05-15T03:29:00Z</dcterms:modified>
</cp:coreProperties>
</file>